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552" w:rsidRPr="00A6075B" w:rsidRDefault="00074CA9" w:rsidP="00F1277B">
      <w:pPr>
        <w:pStyle w:val="Ttulo1"/>
        <w:jc w:val="center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 xml:space="preserve">                    </w:t>
      </w:r>
      <w:r w:rsidR="0078133C">
        <w:rPr>
          <w:rFonts w:ascii="Arial" w:hAnsi="Arial" w:cs="Arial"/>
          <w:sz w:val="22"/>
          <w:szCs w:val="22"/>
          <w:lang w:val="en-US"/>
        </w:rPr>
        <w:t>How we organize ourselves</w:t>
      </w:r>
      <w:r w:rsidR="00F04B88">
        <w:rPr>
          <w:rFonts w:ascii="Arial" w:hAnsi="Arial" w:cs="Arial"/>
          <w:sz w:val="22"/>
          <w:szCs w:val="22"/>
          <w:lang w:val="en-US"/>
        </w:rPr>
        <w:t xml:space="preserve"> 12-13</w:t>
      </w:r>
    </w:p>
    <w:tbl>
      <w:tblPr>
        <w:tblStyle w:val="Tablaconcuadrcula"/>
        <w:tblW w:w="14283" w:type="dxa"/>
        <w:tblLayout w:type="fixed"/>
        <w:tblLook w:val="04A0" w:firstRow="1" w:lastRow="0" w:firstColumn="1" w:lastColumn="0" w:noHBand="0" w:noVBand="1"/>
      </w:tblPr>
      <w:tblGrid>
        <w:gridCol w:w="1437"/>
        <w:gridCol w:w="1790"/>
        <w:gridCol w:w="1701"/>
        <w:gridCol w:w="1701"/>
        <w:gridCol w:w="1559"/>
        <w:gridCol w:w="1559"/>
        <w:gridCol w:w="1419"/>
        <w:gridCol w:w="1558"/>
        <w:gridCol w:w="1559"/>
      </w:tblGrid>
      <w:tr w:rsidR="00573BE3" w:rsidRPr="00A6075B" w:rsidTr="00C826AD">
        <w:trPr>
          <w:trHeight w:val="1504"/>
        </w:trPr>
        <w:tc>
          <w:tcPr>
            <w:tcW w:w="1437" w:type="dxa"/>
          </w:tcPr>
          <w:p w:rsidR="004E2614" w:rsidRPr="00A6075B" w:rsidRDefault="004E2614" w:rsidP="00573BE3">
            <w:pPr>
              <w:pStyle w:val="Ttulo2"/>
              <w:outlineLvl w:val="1"/>
              <w:rPr>
                <w:sz w:val="18"/>
                <w:szCs w:val="18"/>
                <w:lang w:val="en-US"/>
              </w:rPr>
            </w:pPr>
            <w:r w:rsidRPr="00A6075B">
              <w:rPr>
                <w:sz w:val="18"/>
                <w:szCs w:val="18"/>
                <w:lang w:val="en-US"/>
              </w:rPr>
              <w:t xml:space="preserve">Lines of inquiry </w:t>
            </w:r>
          </w:p>
        </w:tc>
        <w:tc>
          <w:tcPr>
            <w:tcW w:w="1790" w:type="dxa"/>
          </w:tcPr>
          <w:p w:rsidR="004E2614" w:rsidRDefault="004502FD" w:rsidP="00573BE3">
            <w:pPr>
              <w:pStyle w:val="Ttulo2"/>
              <w:outlineLvl w:val="1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MEDIA </w:t>
            </w:r>
            <w:r w:rsidR="004E2614" w:rsidRPr="00A6075B">
              <w:rPr>
                <w:sz w:val="18"/>
                <w:szCs w:val="18"/>
                <w:lang w:val="en-US"/>
              </w:rPr>
              <w:t xml:space="preserve"> </w:t>
            </w:r>
          </w:p>
          <w:p w:rsidR="004502FD" w:rsidRPr="004502FD" w:rsidRDefault="004502FD" w:rsidP="004502FD">
            <w:pPr>
              <w:pStyle w:val="Ttulo3"/>
              <w:outlineLvl w:val="2"/>
              <w:rPr>
                <w:lang w:val="en-US"/>
              </w:rPr>
            </w:pPr>
            <w:r w:rsidRPr="00A6075B">
              <w:rPr>
                <w:lang w:val="en-US"/>
              </w:rPr>
              <w:t>Library/ICT/A.V room</w:t>
            </w:r>
          </w:p>
        </w:tc>
        <w:tc>
          <w:tcPr>
            <w:tcW w:w="1701" w:type="dxa"/>
          </w:tcPr>
          <w:p w:rsidR="004E2614" w:rsidRPr="004502FD" w:rsidRDefault="004502FD" w:rsidP="00573BE3">
            <w:pPr>
              <w:pStyle w:val="Ttulo2"/>
              <w:outlineLvl w:val="1"/>
              <w:rPr>
                <w:sz w:val="16"/>
                <w:szCs w:val="16"/>
                <w:lang w:val="en-US"/>
              </w:rPr>
            </w:pPr>
            <w:r w:rsidRPr="004502FD">
              <w:rPr>
                <w:sz w:val="16"/>
                <w:szCs w:val="16"/>
                <w:lang w:val="en-US"/>
              </w:rPr>
              <w:t xml:space="preserve">INTERVIEW </w:t>
            </w:r>
          </w:p>
        </w:tc>
        <w:tc>
          <w:tcPr>
            <w:tcW w:w="1701" w:type="dxa"/>
          </w:tcPr>
          <w:p w:rsidR="004E2614" w:rsidRPr="00A6075B" w:rsidRDefault="00795DB5" w:rsidP="00573BE3">
            <w:pPr>
              <w:pStyle w:val="Ttulo2"/>
              <w:outlineLvl w:val="1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     </w:t>
            </w:r>
            <w:r w:rsidR="00450B27">
              <w:rPr>
                <w:sz w:val="18"/>
                <w:szCs w:val="18"/>
                <w:lang w:val="en-US"/>
              </w:rPr>
              <w:t xml:space="preserve">SURVEY </w:t>
            </w:r>
          </w:p>
        </w:tc>
        <w:tc>
          <w:tcPr>
            <w:tcW w:w="1559" w:type="dxa"/>
          </w:tcPr>
          <w:p w:rsidR="004E2614" w:rsidRPr="00A6075B" w:rsidRDefault="00165927" w:rsidP="00573BE3">
            <w:pPr>
              <w:pStyle w:val="Ttulo2"/>
              <w:outlineLvl w:val="1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   </w:t>
            </w:r>
            <w:r w:rsidR="00450B27">
              <w:rPr>
                <w:sz w:val="18"/>
                <w:szCs w:val="18"/>
                <w:lang w:val="en-US"/>
              </w:rPr>
              <w:t xml:space="preserve">OBSERVATION </w:t>
            </w:r>
          </w:p>
        </w:tc>
        <w:tc>
          <w:tcPr>
            <w:tcW w:w="1559" w:type="dxa"/>
          </w:tcPr>
          <w:p w:rsidR="004E2614" w:rsidRPr="00A6075B" w:rsidRDefault="004E2614" w:rsidP="00573BE3">
            <w:pPr>
              <w:pStyle w:val="Ttulo2"/>
              <w:outlineLvl w:val="1"/>
              <w:rPr>
                <w:sz w:val="18"/>
                <w:szCs w:val="18"/>
                <w:lang w:val="en-US"/>
              </w:rPr>
            </w:pPr>
            <w:r w:rsidRPr="00A6075B">
              <w:rPr>
                <w:sz w:val="18"/>
                <w:szCs w:val="18"/>
                <w:lang w:val="en-US"/>
              </w:rPr>
              <w:t>Formative assessment</w:t>
            </w:r>
          </w:p>
        </w:tc>
        <w:tc>
          <w:tcPr>
            <w:tcW w:w="1419" w:type="dxa"/>
          </w:tcPr>
          <w:p w:rsidR="004E2614" w:rsidRPr="00A6075B" w:rsidRDefault="004E2614" w:rsidP="00573BE3">
            <w:pPr>
              <w:pStyle w:val="Ttulo2"/>
              <w:outlineLvl w:val="1"/>
              <w:rPr>
                <w:sz w:val="18"/>
                <w:szCs w:val="18"/>
                <w:lang w:val="en-US"/>
              </w:rPr>
            </w:pPr>
            <w:r w:rsidRPr="00A6075B">
              <w:rPr>
                <w:sz w:val="18"/>
                <w:szCs w:val="18"/>
                <w:lang w:val="en-US"/>
              </w:rPr>
              <w:t xml:space="preserve">Equipment needed </w:t>
            </w:r>
          </w:p>
        </w:tc>
        <w:tc>
          <w:tcPr>
            <w:tcW w:w="1558" w:type="dxa"/>
          </w:tcPr>
          <w:p w:rsidR="004E2614" w:rsidRPr="00A6075B" w:rsidRDefault="004E2614" w:rsidP="00573BE3">
            <w:pPr>
              <w:pStyle w:val="Ttulo2"/>
              <w:outlineLvl w:val="1"/>
              <w:rPr>
                <w:sz w:val="18"/>
                <w:szCs w:val="18"/>
                <w:lang w:val="en-US"/>
              </w:rPr>
            </w:pPr>
            <w:r w:rsidRPr="00A6075B">
              <w:rPr>
                <w:sz w:val="18"/>
                <w:szCs w:val="18"/>
                <w:lang w:val="en-US"/>
              </w:rPr>
              <w:t>Circular/notes</w:t>
            </w:r>
          </w:p>
          <w:p w:rsidR="004E2614" w:rsidRPr="00A6075B" w:rsidRDefault="004E2614" w:rsidP="00DB0552">
            <w:pPr>
              <w:pStyle w:val="Ttulo1"/>
              <w:outlineLvl w:val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</w:tcPr>
          <w:p w:rsidR="004E2614" w:rsidRPr="00A6075B" w:rsidRDefault="00573BE3" w:rsidP="00573BE3">
            <w:pPr>
              <w:pStyle w:val="Ttulo2"/>
              <w:outlineLvl w:val="1"/>
              <w:rPr>
                <w:sz w:val="18"/>
                <w:szCs w:val="18"/>
              </w:rPr>
            </w:pPr>
            <w:proofErr w:type="spellStart"/>
            <w:r w:rsidRPr="00A6075B">
              <w:rPr>
                <w:sz w:val="18"/>
                <w:szCs w:val="18"/>
              </w:rPr>
              <w:t>Achievement</w:t>
            </w:r>
            <w:proofErr w:type="spellEnd"/>
            <w:r w:rsidR="004533DF">
              <w:rPr>
                <w:sz w:val="18"/>
                <w:szCs w:val="18"/>
              </w:rPr>
              <w:t xml:space="preserve"> </w:t>
            </w:r>
            <w:proofErr w:type="spellStart"/>
            <w:r w:rsidR="00365153" w:rsidRPr="00A6075B">
              <w:rPr>
                <w:sz w:val="18"/>
                <w:szCs w:val="18"/>
              </w:rPr>
              <w:t>Indicator</w:t>
            </w:r>
            <w:proofErr w:type="spellEnd"/>
          </w:p>
        </w:tc>
      </w:tr>
      <w:tr w:rsidR="00F1277B" w:rsidRPr="00F04B88" w:rsidTr="00C826AD">
        <w:trPr>
          <w:trHeight w:val="3372"/>
        </w:trPr>
        <w:tc>
          <w:tcPr>
            <w:tcW w:w="1437" w:type="dxa"/>
          </w:tcPr>
          <w:p w:rsidR="00F1277B" w:rsidRPr="00A6075B" w:rsidRDefault="00F1277B" w:rsidP="00C97142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</w:p>
          <w:p w:rsidR="00F1277B" w:rsidRPr="00A6075B" w:rsidRDefault="0078133C" w:rsidP="00C67BD5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A80F8A">
              <w:rPr>
                <w:rFonts w:ascii="Calibri" w:hAnsi="Calibri" w:cs="Calibri"/>
                <w:b/>
                <w:noProof/>
                <w:sz w:val="20"/>
                <w:szCs w:val="20"/>
              </w:rPr>
              <w:t xml:space="preserve">An inquiry into </w:t>
            </w:r>
            <w:r w:rsidRPr="00A80F8A">
              <w:rPr>
                <w:rFonts w:ascii="Calibri" w:hAnsi="Calibri" w:cs="Calibri"/>
                <w:noProof/>
                <w:sz w:val="20"/>
                <w:szCs w:val="20"/>
              </w:rPr>
              <w:t xml:space="preserve"> how some social insects divide the workload</w:t>
            </w:r>
          </w:p>
        </w:tc>
        <w:tc>
          <w:tcPr>
            <w:tcW w:w="1790" w:type="dxa"/>
          </w:tcPr>
          <w:p w:rsidR="0077392F" w:rsidRDefault="002C4FBC" w:rsidP="00C67BD5">
            <w:pPr>
              <w:rPr>
                <w:rFonts w:cstheme="minorHAnsi"/>
                <w:b/>
                <w:sz w:val="24"/>
                <w:szCs w:val="24"/>
                <w:lang w:val="en-US"/>
              </w:rPr>
            </w:pPr>
            <w:r>
              <w:rPr>
                <w:rFonts w:cstheme="minorHAnsi"/>
                <w:b/>
                <w:sz w:val="24"/>
                <w:szCs w:val="24"/>
                <w:lang w:val="en-US"/>
              </w:rPr>
              <w:t>-</w:t>
            </w:r>
            <w:r w:rsidR="0077392F" w:rsidRPr="0043305A">
              <w:rPr>
                <w:rFonts w:cstheme="minorHAnsi"/>
                <w:b/>
                <w:sz w:val="20"/>
                <w:szCs w:val="20"/>
                <w:lang w:val="en-US"/>
              </w:rPr>
              <w:t xml:space="preserve">Searching information in the </w:t>
            </w:r>
            <w:proofErr w:type="spellStart"/>
            <w:r w:rsidR="0077392F" w:rsidRPr="0043305A">
              <w:rPr>
                <w:rFonts w:cstheme="minorHAnsi"/>
                <w:b/>
                <w:sz w:val="20"/>
                <w:szCs w:val="20"/>
                <w:lang w:val="en-US"/>
              </w:rPr>
              <w:t>libray</w:t>
            </w:r>
            <w:proofErr w:type="spellEnd"/>
            <w:r w:rsidR="0077392F" w:rsidRPr="0043305A">
              <w:rPr>
                <w:rFonts w:cstheme="minorHAnsi"/>
                <w:b/>
                <w:sz w:val="20"/>
                <w:szCs w:val="20"/>
                <w:lang w:val="en-US"/>
              </w:rPr>
              <w:t xml:space="preserve"> </w:t>
            </w:r>
            <w:r w:rsidR="00C61602" w:rsidRPr="0043305A">
              <w:rPr>
                <w:rFonts w:cstheme="minorHAnsi"/>
                <w:b/>
                <w:sz w:val="20"/>
                <w:szCs w:val="20"/>
                <w:lang w:val="en-US"/>
              </w:rPr>
              <w:t>Bubble map/notebook</w:t>
            </w:r>
          </w:p>
          <w:p w:rsidR="002C4FBC" w:rsidRPr="0043305A" w:rsidRDefault="002C4FBC" w:rsidP="00C67BD5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>
              <w:rPr>
                <w:rFonts w:cstheme="minorHAnsi"/>
                <w:sz w:val="18"/>
                <w:szCs w:val="18"/>
                <w:lang w:val="en-US"/>
              </w:rPr>
              <w:t>-</w:t>
            </w:r>
            <w:r w:rsidR="00B77715" w:rsidRPr="0043305A">
              <w:rPr>
                <w:rFonts w:cstheme="minorHAnsi"/>
                <w:b/>
                <w:sz w:val="20"/>
                <w:szCs w:val="20"/>
                <w:lang w:val="en-US"/>
              </w:rPr>
              <w:t xml:space="preserve">First </w:t>
            </w:r>
            <w:r w:rsidRPr="0043305A">
              <w:rPr>
                <w:rFonts w:cstheme="minorHAnsi"/>
                <w:b/>
                <w:sz w:val="20"/>
                <w:szCs w:val="20"/>
                <w:lang w:val="en-US"/>
              </w:rPr>
              <w:t>video about</w:t>
            </w:r>
            <w:r w:rsidR="00F04B88" w:rsidRPr="0043305A">
              <w:rPr>
                <w:rFonts w:cstheme="minorHAnsi"/>
                <w:b/>
                <w:sz w:val="20"/>
                <w:szCs w:val="20"/>
                <w:lang w:val="en-US"/>
              </w:rPr>
              <w:t xml:space="preserve"> different social insects </w:t>
            </w:r>
          </w:p>
          <w:p w:rsidR="00165927" w:rsidRPr="006068EB" w:rsidRDefault="00165927" w:rsidP="00C67BD5">
            <w:pPr>
              <w:rPr>
                <w:rFonts w:cstheme="minorHAnsi"/>
                <w:color w:val="FF0000"/>
                <w:lang w:val="en-US"/>
              </w:rPr>
            </w:pPr>
            <w:r>
              <w:rPr>
                <w:rFonts w:cstheme="minorHAnsi"/>
                <w:lang w:val="en-US"/>
              </w:rPr>
              <w:t>-</w:t>
            </w:r>
            <w:r w:rsidR="00B77715" w:rsidRPr="0043305A">
              <w:rPr>
                <w:rFonts w:cstheme="minorHAnsi"/>
                <w:b/>
                <w:sz w:val="20"/>
                <w:szCs w:val="20"/>
                <w:lang w:val="en-US"/>
              </w:rPr>
              <w:t xml:space="preserve">Second </w:t>
            </w:r>
            <w:r w:rsidRPr="0043305A">
              <w:rPr>
                <w:rFonts w:cstheme="minorHAnsi"/>
                <w:b/>
                <w:sz w:val="20"/>
                <w:szCs w:val="20"/>
                <w:lang w:val="en-US"/>
              </w:rPr>
              <w:t>Video for writing note while their watching</w:t>
            </w:r>
          </w:p>
        </w:tc>
        <w:tc>
          <w:tcPr>
            <w:tcW w:w="1701" w:type="dxa"/>
          </w:tcPr>
          <w:p w:rsidR="00F1277B" w:rsidRPr="007262FC" w:rsidRDefault="00CA3F9D" w:rsidP="007262FC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-check in the</w:t>
            </w:r>
            <w:r w:rsidR="005F07FF">
              <w:rPr>
                <w:rFonts w:cstheme="minorHAnsi"/>
                <w:lang w:val="en-US"/>
              </w:rPr>
              <w:t xml:space="preserve"> list of experts</w:t>
            </w:r>
          </w:p>
        </w:tc>
        <w:tc>
          <w:tcPr>
            <w:tcW w:w="1701" w:type="dxa"/>
          </w:tcPr>
          <w:p w:rsidR="00795DB5" w:rsidRPr="00C61602" w:rsidRDefault="00795DB5" w:rsidP="007262FC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:rsidR="002C4FBC" w:rsidRDefault="002C4FBC" w:rsidP="001B1FD8">
            <w:pPr>
              <w:rPr>
                <w:rFonts w:eastAsia="Times New Roman" w:cstheme="minorHAnsi"/>
                <w:color w:val="000000"/>
                <w:lang w:val="en-US"/>
              </w:rPr>
            </w:pPr>
            <w:r>
              <w:rPr>
                <w:rFonts w:eastAsia="Times New Roman" w:cstheme="minorHAnsi"/>
                <w:color w:val="000000"/>
                <w:lang w:val="en-US"/>
              </w:rPr>
              <w:t xml:space="preserve">-Visit to </w:t>
            </w:r>
            <w:proofErr w:type="spellStart"/>
            <w:r>
              <w:rPr>
                <w:rFonts w:eastAsia="Times New Roman" w:cstheme="minorHAnsi"/>
                <w:color w:val="000000"/>
                <w:lang w:val="en-US"/>
              </w:rPr>
              <w:t>Andoke</w:t>
            </w:r>
            <w:proofErr w:type="spellEnd"/>
          </w:p>
          <w:p w:rsidR="002C4FBC" w:rsidRDefault="002C4FBC" w:rsidP="001B1FD8">
            <w:pPr>
              <w:rPr>
                <w:rFonts w:eastAsia="Times New Roman" w:cstheme="minorHAnsi"/>
                <w:color w:val="000000"/>
                <w:lang w:val="en-US"/>
              </w:rPr>
            </w:pPr>
          </w:p>
          <w:p w:rsidR="002C4FBC" w:rsidRDefault="002C4FBC" w:rsidP="001B1FD8">
            <w:pPr>
              <w:rPr>
                <w:rFonts w:eastAsia="Times New Roman" w:cstheme="minorHAnsi"/>
                <w:color w:val="000000"/>
                <w:lang w:val="en-US"/>
              </w:rPr>
            </w:pPr>
          </w:p>
          <w:p w:rsidR="00C826AD" w:rsidRDefault="00C826AD" w:rsidP="002C4FBC">
            <w:pPr>
              <w:rPr>
                <w:rFonts w:cstheme="minorHAnsi"/>
                <w:color w:val="000000"/>
                <w:lang w:val="en-US"/>
              </w:rPr>
            </w:pPr>
          </w:p>
          <w:p w:rsidR="00C826AD" w:rsidRPr="002C4FBC" w:rsidRDefault="00C826AD" w:rsidP="002C4FBC">
            <w:pPr>
              <w:rPr>
                <w:rFonts w:cstheme="minorHAnsi"/>
                <w:color w:val="000000"/>
                <w:lang w:val="en-US"/>
              </w:rPr>
            </w:pPr>
          </w:p>
        </w:tc>
        <w:tc>
          <w:tcPr>
            <w:tcW w:w="1559" w:type="dxa"/>
          </w:tcPr>
          <w:p w:rsidR="00F1277B" w:rsidRPr="00074CA9" w:rsidRDefault="00C826AD" w:rsidP="00450B27">
            <w:pPr>
              <w:rPr>
                <w:lang w:val="en-US"/>
              </w:rPr>
            </w:pPr>
            <w:r>
              <w:rPr>
                <w:lang w:val="en-US"/>
              </w:rPr>
              <w:t>-A sheet (ma</w:t>
            </w:r>
            <w:r w:rsidR="00F04B88">
              <w:rPr>
                <w:lang w:val="en-US"/>
              </w:rPr>
              <w:t>tching bee with workload)</w:t>
            </w:r>
          </w:p>
        </w:tc>
        <w:tc>
          <w:tcPr>
            <w:tcW w:w="1419" w:type="dxa"/>
          </w:tcPr>
          <w:p w:rsidR="00F1277B" w:rsidRPr="00074CA9" w:rsidRDefault="00F1277B" w:rsidP="004533DF">
            <w:pPr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1558" w:type="dxa"/>
          </w:tcPr>
          <w:p w:rsidR="00F1277B" w:rsidRDefault="00F1277B" w:rsidP="00C735C7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  <w:p w:rsidR="00C735C7" w:rsidRPr="00C735C7" w:rsidRDefault="00C735C7" w:rsidP="00C735C7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-</w:t>
            </w:r>
            <w:proofErr w:type="spellStart"/>
            <w:r w:rsidRPr="00C735C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Andoke</w:t>
            </w:r>
            <w:proofErr w:type="spellEnd"/>
            <w:r w:rsidR="00F04B88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559" w:type="dxa"/>
          </w:tcPr>
          <w:p w:rsidR="00F1277B" w:rsidRPr="00A6075B" w:rsidRDefault="002C4FBC" w:rsidP="00C17018">
            <w:pPr>
              <w:tabs>
                <w:tab w:val="num" w:pos="450"/>
              </w:tabs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Identify how some social insects divide the workload</w:t>
            </w:r>
          </w:p>
        </w:tc>
      </w:tr>
      <w:tr w:rsidR="00573BE3" w:rsidRPr="00F04B88" w:rsidTr="00C826AD">
        <w:tc>
          <w:tcPr>
            <w:tcW w:w="1437" w:type="dxa"/>
          </w:tcPr>
          <w:p w:rsidR="000C36C4" w:rsidRPr="007262FC" w:rsidRDefault="000C36C4" w:rsidP="000C36C4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4E2614" w:rsidRPr="0078133C" w:rsidRDefault="0078133C" w:rsidP="00C9714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78133C">
              <w:rPr>
                <w:rFonts w:ascii="Calibri" w:hAnsi="Calibri" w:cs="Calibri"/>
                <w:noProof/>
                <w:sz w:val="20"/>
                <w:szCs w:val="20"/>
                <w:lang w:val="en-US"/>
              </w:rPr>
              <w:t xml:space="preserve">how people organise themselves </w:t>
            </w:r>
            <w:ins w:id="0" w:author="Portatil CCB" w:date="2012-02-06T14:02:00Z">
              <w:r w:rsidRPr="0078133C">
                <w:rPr>
                  <w:rFonts w:ascii="Calibri" w:hAnsi="Calibri" w:cs="Calibri"/>
                  <w:noProof/>
                  <w:sz w:val="20"/>
                  <w:szCs w:val="20"/>
                  <w:lang w:val="en-US"/>
                </w:rPr>
                <w:t xml:space="preserve"> </w:t>
              </w:r>
            </w:ins>
            <w:ins w:id="1" w:author="Portatil CCB" w:date="2012-02-06T14:21:00Z">
              <w:r w:rsidRPr="0078133C">
                <w:rPr>
                  <w:rFonts w:ascii="Calibri" w:hAnsi="Calibri" w:cs="Calibri"/>
                  <w:noProof/>
                  <w:sz w:val="20"/>
                  <w:szCs w:val="20"/>
                  <w:lang w:val="en-US"/>
                </w:rPr>
                <w:t>within a team in order to accomplish a goal</w:t>
              </w:r>
            </w:ins>
          </w:p>
          <w:p w:rsidR="000C36C4" w:rsidRDefault="000C36C4" w:rsidP="00C9714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</w:p>
          <w:p w:rsidR="000C36C4" w:rsidRDefault="000C36C4" w:rsidP="00C9714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</w:p>
          <w:p w:rsidR="000C36C4" w:rsidRDefault="000C36C4" w:rsidP="00C9714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</w:p>
          <w:p w:rsidR="000C36C4" w:rsidRPr="0078133C" w:rsidRDefault="0078133C" w:rsidP="00C9714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78133C">
              <w:rPr>
                <w:rFonts w:ascii="Calibri" w:hAnsi="Calibri" w:cs="Calibri"/>
                <w:sz w:val="20"/>
                <w:szCs w:val="20"/>
                <w:lang w:val="en-US"/>
              </w:rPr>
              <w:lastRenderedPageBreak/>
              <w:t>why teamwork requires the contribution from every individual in the group</w:t>
            </w:r>
          </w:p>
        </w:tc>
        <w:tc>
          <w:tcPr>
            <w:tcW w:w="1790" w:type="dxa"/>
          </w:tcPr>
          <w:p w:rsidR="0077392F" w:rsidRDefault="0077392F" w:rsidP="001B1FD8">
            <w:pPr>
              <w:rPr>
                <w:lang w:val="en-US"/>
              </w:rPr>
            </w:pPr>
          </w:p>
          <w:p w:rsidR="0077392F" w:rsidRDefault="0077392F" w:rsidP="0077392F">
            <w:pPr>
              <w:rPr>
                <w:lang w:val="en-US"/>
              </w:rPr>
            </w:pPr>
          </w:p>
          <w:p w:rsidR="00283ECB" w:rsidRDefault="00283ECB" w:rsidP="0077392F">
            <w:pPr>
              <w:rPr>
                <w:lang w:val="en-US"/>
              </w:rPr>
            </w:pPr>
          </w:p>
          <w:p w:rsidR="00283ECB" w:rsidRDefault="00283ECB" w:rsidP="0077392F">
            <w:pPr>
              <w:rPr>
                <w:lang w:val="en-US"/>
              </w:rPr>
            </w:pPr>
          </w:p>
          <w:p w:rsidR="00283ECB" w:rsidRDefault="00283ECB" w:rsidP="0077392F">
            <w:pPr>
              <w:rPr>
                <w:lang w:val="en-US"/>
              </w:rPr>
            </w:pPr>
          </w:p>
          <w:p w:rsidR="00283ECB" w:rsidRDefault="00283ECB" w:rsidP="0077392F">
            <w:pPr>
              <w:rPr>
                <w:lang w:val="en-US"/>
              </w:rPr>
            </w:pPr>
          </w:p>
          <w:p w:rsidR="00283ECB" w:rsidRDefault="00283ECB" w:rsidP="0077392F">
            <w:pPr>
              <w:rPr>
                <w:lang w:val="en-US"/>
              </w:rPr>
            </w:pPr>
          </w:p>
          <w:p w:rsidR="00283ECB" w:rsidRDefault="00283ECB" w:rsidP="0077392F">
            <w:pPr>
              <w:rPr>
                <w:lang w:val="en-US"/>
              </w:rPr>
            </w:pPr>
          </w:p>
          <w:p w:rsidR="00283ECB" w:rsidRDefault="00283ECB" w:rsidP="0077392F">
            <w:pPr>
              <w:rPr>
                <w:lang w:val="en-US"/>
              </w:rPr>
            </w:pPr>
          </w:p>
          <w:p w:rsidR="00283ECB" w:rsidRDefault="00283ECB" w:rsidP="0077392F">
            <w:pPr>
              <w:rPr>
                <w:lang w:val="en-US"/>
              </w:rPr>
            </w:pPr>
          </w:p>
          <w:p w:rsidR="00283ECB" w:rsidRPr="0077392F" w:rsidRDefault="00283ECB" w:rsidP="0077392F">
            <w:pPr>
              <w:rPr>
                <w:lang w:val="en-US"/>
              </w:rPr>
            </w:pPr>
          </w:p>
          <w:p w:rsidR="0077392F" w:rsidRPr="0077392F" w:rsidRDefault="0077392F" w:rsidP="0077392F">
            <w:pPr>
              <w:rPr>
                <w:lang w:val="en-US"/>
              </w:rPr>
            </w:pPr>
          </w:p>
          <w:p w:rsidR="0077392F" w:rsidRDefault="0077392F" w:rsidP="0077392F">
            <w:pPr>
              <w:rPr>
                <w:lang w:val="en-US"/>
              </w:rPr>
            </w:pPr>
          </w:p>
          <w:p w:rsidR="0077392F" w:rsidRPr="0077392F" w:rsidRDefault="0077392F" w:rsidP="0077392F">
            <w:pPr>
              <w:rPr>
                <w:lang w:val="en-US"/>
              </w:rPr>
            </w:pPr>
          </w:p>
          <w:p w:rsidR="0077392F" w:rsidRDefault="0077392F" w:rsidP="0077392F">
            <w:pPr>
              <w:rPr>
                <w:lang w:val="en-US"/>
              </w:rPr>
            </w:pPr>
          </w:p>
          <w:p w:rsidR="0077392F" w:rsidRDefault="0077392F" w:rsidP="0077392F">
            <w:pPr>
              <w:rPr>
                <w:lang w:val="en-US"/>
              </w:rPr>
            </w:pPr>
          </w:p>
          <w:p w:rsidR="0077392F" w:rsidRDefault="0077392F" w:rsidP="0077392F">
            <w:pPr>
              <w:rPr>
                <w:lang w:val="en-US"/>
              </w:rPr>
            </w:pPr>
          </w:p>
          <w:p w:rsidR="001B1FD8" w:rsidRPr="0077392F" w:rsidRDefault="001B1FD8" w:rsidP="0077392F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</w:tcPr>
          <w:p w:rsidR="00C826AD" w:rsidRDefault="00C826AD" w:rsidP="00C826AD">
            <w:pPr>
              <w:rPr>
                <w:rFonts w:cstheme="minorHAnsi"/>
                <w:lang w:val="en-US"/>
              </w:rPr>
            </w:pPr>
            <w:bookmarkStart w:id="2" w:name="_GoBack"/>
            <w:bookmarkEnd w:id="2"/>
          </w:p>
          <w:p w:rsidR="00C826AD" w:rsidRPr="007262FC" w:rsidRDefault="00F04B88" w:rsidP="00C826AD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 xml:space="preserve">-PTA </w:t>
            </w:r>
          </w:p>
          <w:p w:rsidR="001B1FD8" w:rsidRPr="00C17018" w:rsidRDefault="001B1FD8" w:rsidP="00C61602">
            <w:pPr>
              <w:rPr>
                <w:lang w:val="en-US"/>
              </w:rPr>
            </w:pPr>
          </w:p>
        </w:tc>
        <w:tc>
          <w:tcPr>
            <w:tcW w:w="1701" w:type="dxa"/>
          </w:tcPr>
          <w:p w:rsidR="006068EB" w:rsidRPr="00C17018" w:rsidRDefault="006068EB" w:rsidP="00F1277B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C826AD" w:rsidRDefault="00C61602" w:rsidP="00C826AD">
            <w:pPr>
              <w:rPr>
                <w:rFonts w:eastAsia="Times New Roman" w:cstheme="minorHAnsi"/>
                <w:color w:val="000000"/>
                <w:lang w:val="en-US"/>
              </w:rPr>
            </w:pPr>
            <w:r w:rsidRPr="00C61602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C826AD">
              <w:rPr>
                <w:rFonts w:eastAsia="Times New Roman" w:cstheme="minorHAnsi"/>
                <w:color w:val="000000"/>
                <w:lang w:val="en-US"/>
              </w:rPr>
              <w:t>-Visit to EL Molino</w:t>
            </w:r>
          </w:p>
          <w:p w:rsidR="00CA3F9D" w:rsidRPr="00F04B88" w:rsidRDefault="00C826AD" w:rsidP="0077392F">
            <w:pPr>
              <w:rPr>
                <w:rFonts w:cstheme="minorHAnsi"/>
                <w:color w:val="000000"/>
              </w:rPr>
            </w:pPr>
            <w:r w:rsidRPr="00F04B88">
              <w:rPr>
                <w:rFonts w:cstheme="minorHAnsi"/>
                <w:color w:val="000000"/>
              </w:rPr>
              <w:t>-La 14 (</w:t>
            </w:r>
            <w:proofErr w:type="spellStart"/>
            <w:r w:rsidRPr="00F04B88">
              <w:rPr>
                <w:rFonts w:cstheme="minorHAnsi"/>
                <w:color w:val="000000"/>
              </w:rPr>
              <w:t>Clau</w:t>
            </w:r>
            <w:proofErr w:type="spellEnd"/>
            <w:r w:rsidRPr="00F04B88">
              <w:rPr>
                <w:rFonts w:cstheme="minorHAnsi"/>
                <w:color w:val="000000"/>
              </w:rPr>
              <w:t>)</w:t>
            </w:r>
          </w:p>
          <w:p w:rsidR="00CA3F9D" w:rsidRPr="000004A3" w:rsidRDefault="00CA3F9D" w:rsidP="0077392F">
            <w:pPr>
              <w:rPr>
                <w:rFonts w:cstheme="minorHAnsi"/>
                <w:color w:val="000000"/>
              </w:rPr>
            </w:pPr>
            <w:r w:rsidRPr="000004A3">
              <w:rPr>
                <w:rFonts w:cstheme="minorHAnsi"/>
                <w:color w:val="000000"/>
              </w:rPr>
              <w:t>-Taller de Afectividad</w:t>
            </w:r>
          </w:p>
          <w:p w:rsidR="00165927" w:rsidRPr="000004A3" w:rsidRDefault="000004A3" w:rsidP="0077392F">
            <w:pPr>
              <w:rPr>
                <w:rFonts w:cstheme="minorHAnsi"/>
                <w:color w:val="000000"/>
              </w:rPr>
            </w:pPr>
            <w:r w:rsidRPr="000004A3">
              <w:rPr>
                <w:rFonts w:cstheme="minorHAnsi"/>
                <w:color w:val="000000"/>
              </w:rPr>
              <w:t>(Pili)</w:t>
            </w:r>
          </w:p>
          <w:p w:rsidR="00C826AD" w:rsidRPr="0026559D" w:rsidRDefault="000004A3" w:rsidP="00C826AD">
            <w:pPr>
              <w:rPr>
                <w:rFonts w:cstheme="minorHAnsi"/>
                <w:color w:val="000000"/>
                <w:lang w:val="en-US"/>
              </w:rPr>
            </w:pPr>
            <w:r w:rsidRPr="00F04B88">
              <w:rPr>
                <w:rFonts w:cstheme="minorHAnsi"/>
                <w:color w:val="000000"/>
                <w:lang w:val="en-US"/>
              </w:rPr>
              <w:t>-PSE activities (</w:t>
            </w:r>
            <w:proofErr w:type="spellStart"/>
            <w:r w:rsidRPr="00F04B88">
              <w:rPr>
                <w:rFonts w:cstheme="minorHAnsi"/>
                <w:color w:val="000000"/>
                <w:lang w:val="en-US"/>
              </w:rPr>
              <w:t>Clau</w:t>
            </w:r>
            <w:proofErr w:type="spellEnd"/>
            <w:r w:rsidRPr="00F04B88">
              <w:rPr>
                <w:rFonts w:cstheme="minorHAnsi"/>
                <w:color w:val="000000"/>
                <w:lang w:val="en-US"/>
              </w:rPr>
              <w:t xml:space="preserve"> –</w:t>
            </w:r>
            <w:proofErr w:type="spellStart"/>
            <w:r w:rsidRPr="00F04B88">
              <w:rPr>
                <w:rFonts w:cstheme="minorHAnsi"/>
                <w:color w:val="000000"/>
                <w:lang w:val="en-US"/>
              </w:rPr>
              <w:t>Sidey</w:t>
            </w:r>
            <w:proofErr w:type="spellEnd"/>
            <w:r w:rsidRPr="00F04B88">
              <w:rPr>
                <w:rFonts w:cstheme="minorHAnsi"/>
                <w:color w:val="000000"/>
                <w:lang w:val="en-US"/>
              </w:rPr>
              <w:t>)</w:t>
            </w:r>
          </w:p>
          <w:p w:rsidR="00C826AD" w:rsidRDefault="00C826AD" w:rsidP="0077392F">
            <w:pPr>
              <w:rPr>
                <w:lang w:val="en-US"/>
              </w:rPr>
            </w:pPr>
          </w:p>
          <w:p w:rsidR="0077392F" w:rsidRPr="00074CA9" w:rsidRDefault="0077392F" w:rsidP="0077392F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22604C" w:rsidRPr="0022604C" w:rsidRDefault="0022604C" w:rsidP="0022604C">
            <w:pPr>
              <w:rPr>
                <w:sz w:val="18"/>
                <w:szCs w:val="18"/>
                <w:lang w:val="en-US"/>
              </w:rPr>
            </w:pPr>
          </w:p>
          <w:p w:rsidR="0022604C" w:rsidRPr="00A6075B" w:rsidRDefault="0022604C" w:rsidP="004533DF">
            <w:pPr>
              <w:rPr>
                <w:lang w:val="en-US"/>
              </w:rPr>
            </w:pPr>
          </w:p>
        </w:tc>
        <w:tc>
          <w:tcPr>
            <w:tcW w:w="1419" w:type="dxa"/>
          </w:tcPr>
          <w:p w:rsidR="004E2614" w:rsidRPr="00A6075B" w:rsidRDefault="004E2614" w:rsidP="00DB0552">
            <w:pPr>
              <w:pStyle w:val="Ttulo1"/>
              <w:outlineLvl w:val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558" w:type="dxa"/>
          </w:tcPr>
          <w:p w:rsidR="0043305A" w:rsidRPr="0043305A" w:rsidRDefault="0077392F" w:rsidP="0043305A">
            <w:pPr>
              <w:rPr>
                <w:lang w:val="en-US"/>
              </w:rPr>
            </w:pPr>
            <w:r w:rsidRPr="00C61602">
              <w:rPr>
                <w:lang w:val="en-US"/>
              </w:rPr>
              <w:t xml:space="preserve"> </w:t>
            </w:r>
          </w:p>
          <w:p w:rsidR="00C735C7" w:rsidRPr="00A6075B" w:rsidRDefault="00C735C7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</w:tcPr>
          <w:p w:rsidR="00577AD8" w:rsidRDefault="00577AD8" w:rsidP="00577AD8">
            <w:pPr>
              <w:rPr>
                <w:rFonts w:ascii="Arial" w:eastAsiaTheme="majorEastAsia" w:hAnsi="Arial" w:cs="Arial"/>
                <w:b/>
                <w:bCs/>
                <w:color w:val="4F81BD" w:themeColor="accent1"/>
                <w:sz w:val="18"/>
                <w:szCs w:val="18"/>
                <w:lang w:val="en-US"/>
              </w:rPr>
            </w:pPr>
          </w:p>
          <w:p w:rsidR="00B534E2" w:rsidRPr="006447DD" w:rsidRDefault="00B534E2" w:rsidP="00B534E2">
            <w:pPr>
              <w:pStyle w:val="Sinespaciado"/>
              <w:rPr>
                <w:rFonts w:ascii="Times New Roman" w:hAnsi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t>Give</w:t>
            </w:r>
            <w:r w:rsidRPr="006447DD">
              <w:rPr>
                <w:rFonts w:ascii="Times New Roman" w:hAnsi="Times New Roman"/>
                <w:noProof/>
                <w:sz w:val="20"/>
                <w:szCs w:val="20"/>
              </w:rPr>
              <w:t xml:space="preserve"> examples of how people organise themselves to work together and grow as a team</w:t>
            </w:r>
          </w:p>
          <w:p w:rsidR="00B534E2" w:rsidRDefault="00B534E2" w:rsidP="00B534E2">
            <w:pPr>
              <w:pStyle w:val="Prrafodelista"/>
              <w:ind w:left="0"/>
              <w:contextualSpacing w:val="0"/>
              <w:jc w:val="both"/>
              <w:rPr>
                <w:rFonts w:ascii="Arial" w:hAnsi="Arial" w:cs="Arial"/>
                <w:color w:val="1F1410"/>
                <w:sz w:val="19"/>
                <w:szCs w:val="19"/>
                <w:lang w:val="en-US"/>
              </w:rPr>
            </w:pPr>
          </w:p>
          <w:p w:rsidR="00B534E2" w:rsidRDefault="00B534E2" w:rsidP="00B534E2">
            <w:pPr>
              <w:pStyle w:val="Prrafodelista"/>
              <w:ind w:left="0"/>
              <w:contextualSpacing w:val="0"/>
              <w:jc w:val="both"/>
              <w:rPr>
                <w:rFonts w:ascii="Arial" w:hAnsi="Arial" w:cs="Arial"/>
                <w:color w:val="1F1410"/>
                <w:sz w:val="19"/>
                <w:szCs w:val="19"/>
                <w:lang w:val="en-US"/>
              </w:rPr>
            </w:pPr>
          </w:p>
          <w:p w:rsidR="00B534E2" w:rsidRDefault="00B534E2" w:rsidP="00B534E2">
            <w:pPr>
              <w:pStyle w:val="Prrafodelista"/>
              <w:ind w:left="0"/>
              <w:contextualSpacing w:val="0"/>
              <w:jc w:val="both"/>
              <w:rPr>
                <w:rFonts w:ascii="Arial" w:hAnsi="Arial" w:cs="Arial"/>
                <w:color w:val="1F1410"/>
                <w:sz w:val="19"/>
                <w:szCs w:val="19"/>
                <w:lang w:val="en-US"/>
              </w:rPr>
            </w:pPr>
          </w:p>
          <w:p w:rsidR="00B534E2" w:rsidRDefault="00B534E2" w:rsidP="00B534E2">
            <w:pPr>
              <w:pStyle w:val="Prrafodelista"/>
              <w:ind w:left="0"/>
              <w:contextualSpacing w:val="0"/>
              <w:jc w:val="both"/>
              <w:rPr>
                <w:rFonts w:ascii="Arial" w:hAnsi="Arial" w:cs="Arial"/>
                <w:color w:val="1F1410"/>
                <w:sz w:val="19"/>
                <w:szCs w:val="19"/>
                <w:lang w:val="en-US"/>
              </w:rPr>
            </w:pPr>
          </w:p>
          <w:p w:rsidR="00B534E2" w:rsidRDefault="00B534E2" w:rsidP="00B534E2">
            <w:pPr>
              <w:pStyle w:val="Prrafodelista"/>
              <w:ind w:left="0"/>
              <w:contextualSpacing w:val="0"/>
              <w:jc w:val="both"/>
              <w:rPr>
                <w:rFonts w:ascii="Arial" w:hAnsi="Arial" w:cs="Arial"/>
                <w:color w:val="1F1410"/>
                <w:sz w:val="19"/>
                <w:szCs w:val="19"/>
                <w:lang w:val="en-US"/>
              </w:rPr>
            </w:pPr>
          </w:p>
          <w:p w:rsidR="0026559D" w:rsidRDefault="0026559D" w:rsidP="00B534E2">
            <w:pPr>
              <w:pStyle w:val="Sinespaciado"/>
              <w:rPr>
                <w:rFonts w:ascii="Arial" w:hAnsi="Arial" w:cs="Arial"/>
                <w:color w:val="1F1410"/>
                <w:sz w:val="19"/>
                <w:szCs w:val="19"/>
                <w:lang w:eastAsia="es-ES"/>
              </w:rPr>
            </w:pPr>
          </w:p>
          <w:p w:rsidR="00B534E2" w:rsidRPr="006447DD" w:rsidRDefault="00B534E2" w:rsidP="00B534E2">
            <w:pPr>
              <w:pStyle w:val="Sinespaciado"/>
              <w:rPr>
                <w:rFonts w:ascii="Times New Roman" w:hAnsi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lastRenderedPageBreak/>
              <w:t>Give reasons</w:t>
            </w:r>
            <w:r w:rsidRPr="006447DD">
              <w:rPr>
                <w:rFonts w:ascii="Times New Roman" w:hAnsi="Times New Roman"/>
                <w:b/>
                <w:noProof/>
                <w:sz w:val="20"/>
                <w:szCs w:val="20"/>
              </w:rPr>
              <w:t xml:space="preserve"> </w:t>
            </w:r>
            <w:r w:rsidRPr="006447DD">
              <w:rPr>
                <w:rFonts w:ascii="Times New Roman" w:hAnsi="Times New Roman"/>
                <w:sz w:val="20"/>
                <w:szCs w:val="20"/>
              </w:rPr>
              <w:t>why teamwork requires the contribution from every individual in the group</w:t>
            </w:r>
          </w:p>
          <w:p w:rsidR="00C67BD5" w:rsidRDefault="00C67BD5" w:rsidP="00577AD8">
            <w:pPr>
              <w:rPr>
                <w:rFonts w:ascii="Arial" w:hAnsi="Arial" w:cs="Arial"/>
                <w:color w:val="FF0000"/>
                <w:sz w:val="24"/>
                <w:szCs w:val="24"/>
                <w:lang w:val="en-US"/>
              </w:rPr>
            </w:pPr>
          </w:p>
          <w:p w:rsidR="00C67BD5" w:rsidRDefault="00C67BD5" w:rsidP="00577AD8">
            <w:pPr>
              <w:rPr>
                <w:rFonts w:ascii="Arial" w:hAnsi="Arial" w:cs="Arial"/>
                <w:color w:val="FF0000"/>
                <w:sz w:val="24"/>
                <w:szCs w:val="24"/>
                <w:lang w:val="en-US"/>
              </w:rPr>
            </w:pPr>
          </w:p>
          <w:p w:rsidR="00C67BD5" w:rsidRDefault="00C67BD5" w:rsidP="00577AD8">
            <w:pPr>
              <w:rPr>
                <w:rFonts w:ascii="Arial" w:hAnsi="Arial" w:cs="Arial"/>
                <w:color w:val="FF0000"/>
                <w:sz w:val="24"/>
                <w:szCs w:val="24"/>
                <w:lang w:val="en-US"/>
              </w:rPr>
            </w:pPr>
          </w:p>
          <w:p w:rsidR="00C67BD5" w:rsidRDefault="00C67BD5" w:rsidP="00577AD8">
            <w:pPr>
              <w:rPr>
                <w:rFonts w:ascii="Arial" w:hAnsi="Arial" w:cs="Arial"/>
                <w:color w:val="FF0000"/>
                <w:sz w:val="24"/>
                <w:szCs w:val="24"/>
                <w:lang w:val="en-US"/>
              </w:rPr>
            </w:pPr>
          </w:p>
          <w:p w:rsidR="00C67BD5" w:rsidRDefault="00C67BD5" w:rsidP="00577AD8">
            <w:pPr>
              <w:rPr>
                <w:rFonts w:ascii="Arial" w:hAnsi="Arial" w:cs="Arial"/>
                <w:color w:val="FF0000"/>
                <w:sz w:val="24"/>
                <w:szCs w:val="24"/>
                <w:lang w:val="en-US"/>
              </w:rPr>
            </w:pPr>
          </w:p>
          <w:p w:rsidR="00C67BD5" w:rsidRDefault="00C67BD5" w:rsidP="00577AD8">
            <w:pPr>
              <w:rPr>
                <w:rFonts w:ascii="Arial" w:hAnsi="Arial" w:cs="Arial"/>
                <w:color w:val="FF0000"/>
                <w:sz w:val="24"/>
                <w:szCs w:val="24"/>
                <w:lang w:val="en-US"/>
              </w:rPr>
            </w:pPr>
          </w:p>
          <w:p w:rsidR="00C17018" w:rsidRPr="00577AD8" w:rsidRDefault="00C17018" w:rsidP="00577AD8">
            <w:pPr>
              <w:rPr>
                <w:sz w:val="24"/>
                <w:szCs w:val="24"/>
                <w:lang w:val="en-US"/>
              </w:rPr>
            </w:pPr>
          </w:p>
        </w:tc>
      </w:tr>
    </w:tbl>
    <w:p w:rsidR="00DB0552" w:rsidRPr="00A6075B" w:rsidRDefault="00DB0552" w:rsidP="00DB0552">
      <w:pPr>
        <w:pStyle w:val="Ttulo1"/>
        <w:rPr>
          <w:rFonts w:ascii="Arial" w:hAnsi="Arial" w:cs="Arial"/>
          <w:sz w:val="18"/>
          <w:szCs w:val="18"/>
          <w:lang w:val="en-US"/>
        </w:rPr>
      </w:pPr>
    </w:p>
    <w:sectPr w:rsidR="00DB0552" w:rsidRPr="00A6075B" w:rsidSect="00DB0552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50F46"/>
    <w:multiLevelType w:val="hybridMultilevel"/>
    <w:tmpl w:val="B81A62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287E0F"/>
    <w:multiLevelType w:val="hybridMultilevel"/>
    <w:tmpl w:val="23D633BA"/>
    <w:lvl w:ilvl="0" w:tplc="2F285AC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8D3086"/>
    <w:multiLevelType w:val="hybridMultilevel"/>
    <w:tmpl w:val="74149C2C"/>
    <w:lvl w:ilvl="0" w:tplc="25FC9C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E0414F"/>
    <w:multiLevelType w:val="hybridMultilevel"/>
    <w:tmpl w:val="66E02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151685"/>
    <w:multiLevelType w:val="hybridMultilevel"/>
    <w:tmpl w:val="9B0CA1CE"/>
    <w:lvl w:ilvl="0" w:tplc="D0F606F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4212310"/>
    <w:multiLevelType w:val="hybridMultilevel"/>
    <w:tmpl w:val="98349D54"/>
    <w:lvl w:ilvl="0" w:tplc="C576F2F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43A52B1"/>
    <w:multiLevelType w:val="hybridMultilevel"/>
    <w:tmpl w:val="545CA4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0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552"/>
    <w:rsid w:val="000004A3"/>
    <w:rsid w:val="0001350B"/>
    <w:rsid w:val="00074CA9"/>
    <w:rsid w:val="000C36C4"/>
    <w:rsid w:val="000D78DF"/>
    <w:rsid w:val="00125A87"/>
    <w:rsid w:val="001444B8"/>
    <w:rsid w:val="00160433"/>
    <w:rsid w:val="00163BCE"/>
    <w:rsid w:val="00165927"/>
    <w:rsid w:val="001B1FD8"/>
    <w:rsid w:val="001D5796"/>
    <w:rsid w:val="001D61AD"/>
    <w:rsid w:val="001F11C8"/>
    <w:rsid w:val="0022604C"/>
    <w:rsid w:val="0026559D"/>
    <w:rsid w:val="00280AB5"/>
    <w:rsid w:val="00283ECB"/>
    <w:rsid w:val="002A2F22"/>
    <w:rsid w:val="002C4FBC"/>
    <w:rsid w:val="00344BCD"/>
    <w:rsid w:val="00346B18"/>
    <w:rsid w:val="003607AD"/>
    <w:rsid w:val="00365153"/>
    <w:rsid w:val="00382852"/>
    <w:rsid w:val="0043305A"/>
    <w:rsid w:val="00435920"/>
    <w:rsid w:val="004502FD"/>
    <w:rsid w:val="00450B27"/>
    <w:rsid w:val="004533DF"/>
    <w:rsid w:val="0048575B"/>
    <w:rsid w:val="004E2614"/>
    <w:rsid w:val="004F56F1"/>
    <w:rsid w:val="004F5BB9"/>
    <w:rsid w:val="00523924"/>
    <w:rsid w:val="00526B5E"/>
    <w:rsid w:val="00555145"/>
    <w:rsid w:val="00563167"/>
    <w:rsid w:val="00573BE3"/>
    <w:rsid w:val="00577AD8"/>
    <w:rsid w:val="005F07FF"/>
    <w:rsid w:val="006068EB"/>
    <w:rsid w:val="00631C74"/>
    <w:rsid w:val="006C13CE"/>
    <w:rsid w:val="006E704D"/>
    <w:rsid w:val="006F0C8B"/>
    <w:rsid w:val="00717C07"/>
    <w:rsid w:val="007262FC"/>
    <w:rsid w:val="0077392F"/>
    <w:rsid w:val="00775E76"/>
    <w:rsid w:val="0078133C"/>
    <w:rsid w:val="00795DB5"/>
    <w:rsid w:val="007C376A"/>
    <w:rsid w:val="007E0082"/>
    <w:rsid w:val="007E00D4"/>
    <w:rsid w:val="0085792F"/>
    <w:rsid w:val="008A28AF"/>
    <w:rsid w:val="008A72CE"/>
    <w:rsid w:val="008E52AC"/>
    <w:rsid w:val="00926917"/>
    <w:rsid w:val="009D2F29"/>
    <w:rsid w:val="00A12700"/>
    <w:rsid w:val="00A6075B"/>
    <w:rsid w:val="00A77511"/>
    <w:rsid w:val="00AA5474"/>
    <w:rsid w:val="00AC51C5"/>
    <w:rsid w:val="00B05DC2"/>
    <w:rsid w:val="00B43036"/>
    <w:rsid w:val="00B534E2"/>
    <w:rsid w:val="00B77715"/>
    <w:rsid w:val="00B96E83"/>
    <w:rsid w:val="00C17018"/>
    <w:rsid w:val="00C53F90"/>
    <w:rsid w:val="00C61602"/>
    <w:rsid w:val="00C67BD5"/>
    <w:rsid w:val="00C735C7"/>
    <w:rsid w:val="00C826AD"/>
    <w:rsid w:val="00C97142"/>
    <w:rsid w:val="00CA3F9D"/>
    <w:rsid w:val="00CC1067"/>
    <w:rsid w:val="00CD365D"/>
    <w:rsid w:val="00D91F9E"/>
    <w:rsid w:val="00DB0552"/>
    <w:rsid w:val="00E33A10"/>
    <w:rsid w:val="00E478E2"/>
    <w:rsid w:val="00E85CC7"/>
    <w:rsid w:val="00EB63C4"/>
    <w:rsid w:val="00ED57D2"/>
    <w:rsid w:val="00F02975"/>
    <w:rsid w:val="00F04B88"/>
    <w:rsid w:val="00F1277B"/>
    <w:rsid w:val="00F202CA"/>
    <w:rsid w:val="00F216B1"/>
    <w:rsid w:val="00F338A5"/>
    <w:rsid w:val="00F86C68"/>
    <w:rsid w:val="00FA66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DB055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DB05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4502F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B055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aconcuadrcula">
    <w:name w:val="Table Grid"/>
    <w:basedOn w:val="Tablanormal"/>
    <w:uiPriority w:val="59"/>
    <w:rsid w:val="00DB05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2Car">
    <w:name w:val="Título 2 Car"/>
    <w:basedOn w:val="Fuentedeprrafopredeter"/>
    <w:link w:val="Ttulo2"/>
    <w:uiPriority w:val="9"/>
    <w:rsid w:val="00DB05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rrafodelista">
    <w:name w:val="List Paragraph"/>
    <w:basedOn w:val="Normal"/>
    <w:uiPriority w:val="34"/>
    <w:qFormat/>
    <w:rsid w:val="00C9714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GB" w:eastAsia="es-ES"/>
    </w:rPr>
  </w:style>
  <w:style w:type="table" w:styleId="Sombreadoclaro-nfasis1">
    <w:name w:val="Light Shading Accent 1"/>
    <w:basedOn w:val="Tablanormal"/>
    <w:uiPriority w:val="60"/>
    <w:rsid w:val="00F0297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Ttulo3Car">
    <w:name w:val="Título 3 Car"/>
    <w:basedOn w:val="Fuentedeprrafopredeter"/>
    <w:link w:val="Ttulo3"/>
    <w:uiPriority w:val="9"/>
    <w:rsid w:val="004502F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ipervnculo">
    <w:name w:val="Hyperlink"/>
    <w:basedOn w:val="Fuentedeprrafopredeter"/>
    <w:uiPriority w:val="99"/>
    <w:semiHidden/>
    <w:unhideWhenUsed/>
    <w:rsid w:val="0085792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8579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inespaciado">
    <w:name w:val="No Spacing"/>
    <w:uiPriority w:val="1"/>
    <w:qFormat/>
    <w:rsid w:val="003607AD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DB055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DB05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4502F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B055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aconcuadrcula">
    <w:name w:val="Table Grid"/>
    <w:basedOn w:val="Tablanormal"/>
    <w:uiPriority w:val="59"/>
    <w:rsid w:val="00DB05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2Car">
    <w:name w:val="Título 2 Car"/>
    <w:basedOn w:val="Fuentedeprrafopredeter"/>
    <w:link w:val="Ttulo2"/>
    <w:uiPriority w:val="9"/>
    <w:rsid w:val="00DB05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rrafodelista">
    <w:name w:val="List Paragraph"/>
    <w:basedOn w:val="Normal"/>
    <w:uiPriority w:val="34"/>
    <w:qFormat/>
    <w:rsid w:val="00C9714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GB" w:eastAsia="es-ES"/>
    </w:rPr>
  </w:style>
  <w:style w:type="table" w:styleId="Sombreadoclaro-nfasis1">
    <w:name w:val="Light Shading Accent 1"/>
    <w:basedOn w:val="Tablanormal"/>
    <w:uiPriority w:val="60"/>
    <w:rsid w:val="00F0297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Ttulo3Car">
    <w:name w:val="Título 3 Car"/>
    <w:basedOn w:val="Fuentedeprrafopredeter"/>
    <w:link w:val="Ttulo3"/>
    <w:uiPriority w:val="9"/>
    <w:rsid w:val="004502F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ipervnculo">
    <w:name w:val="Hyperlink"/>
    <w:basedOn w:val="Fuentedeprrafopredeter"/>
    <w:uiPriority w:val="99"/>
    <w:semiHidden/>
    <w:unhideWhenUsed/>
    <w:rsid w:val="0085792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8579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inespaciado">
    <w:name w:val="No Spacing"/>
    <w:uiPriority w:val="1"/>
    <w:qFormat/>
    <w:rsid w:val="003607AD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08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35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E7D71B-33DF-4CE8-A242-480423062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162</Words>
  <Characters>897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Portatil CCB</dc:creator>
  <cp:lastModifiedBy>Sidey</cp:lastModifiedBy>
  <cp:revision>6</cp:revision>
  <dcterms:created xsi:type="dcterms:W3CDTF">2013-02-11T23:21:00Z</dcterms:created>
  <dcterms:modified xsi:type="dcterms:W3CDTF">2013-02-11T23:49:00Z</dcterms:modified>
</cp:coreProperties>
</file>